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24" w:rsidRPr="00AA4824" w:rsidRDefault="00AA4824" w:rsidP="00AA4824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AA4824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Общение 6 класс</w:t>
      </w:r>
    </w:p>
    <w:p w:rsidR="00AA4824" w:rsidRPr="00AA4824" w:rsidRDefault="00AA4824" w:rsidP="00AA4824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AA4824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Общение для учащихся 6 класса. Тест содержит 2 варианта по 8 заданий и предназначен для проверки знаний по теме Человек среди людей.</w:t>
      </w:r>
    </w:p>
    <w:p w:rsidR="00AA4824" w:rsidRPr="00AA4824" w:rsidRDefault="00AA4824" w:rsidP="00AA4824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AA4824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предложенных терминов наиболее полно соответ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ствует определению: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«вид деятельности, в ходе которого происходит взаимный обмен информацией между участни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ками»?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труд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общение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познание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обычай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неречевому общению относится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письмо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телефонный разговор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взгляд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чтение стихотворения вслух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 </w:t>
        </w:r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обобщает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приведенный перечень: выступление перед одноклассниками, отправление СМС-сообщения, мимика, поза.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средства общения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виды деятельности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групповые нормы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межличностные отношения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 Самая главная цель общения — это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соблюдение правил этикета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знакомство с интересными людьми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достижение профессиональных успехов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общение ради общения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ситуация </w:t>
        </w:r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 связана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 общением?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Дети приветствовали учителя.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Катя ответила на телефонный звонок.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письме был «смайлик».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Саша быстро заснул.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ситуации речь идёт о неформальном общении?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Семья Сидоровых стала участником телефонного социо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логического опроса.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Саша увидел друзей издалека и замахал им рукой.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Мама подписала страничку дневника, на которой были выставлены четвертные оценки сына.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День города школьники поздравили ветеранов.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Опыт общения ребёнок начинает осваивать в школьном возрасте.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Официальные межличностные отношения не являются общением.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Существуют речевые и неречевые средства общения.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Чтобы понимать другого человека, нужно научиться ставить себя на его место.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Письменное общение всегда является формальным.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3965575" cy="975995"/>
            <wp:effectExtent l="0" t="0" r="0" b="0"/>
            <wp:docPr id="2" name="Рисунок 2" descr="Тест по обществознанию Общение 1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Общение 1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7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824" w:rsidRPr="00AA4824" w:rsidRDefault="00AA4824" w:rsidP="00AA4824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3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4" w:author="Unknown">
        <w:r w:rsidRPr="00AA4824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3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6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предложенных терминов наиболее полно соответ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ствует определению: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«взаимные деловые и дружеские от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ношения между людьми»?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3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8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ритуалы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общение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традиции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деятельность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0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Обязательным признаком любых форм общения является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речь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передача информации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улыбка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постановка цели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 </w:t>
        </w:r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</w:t>
        </w:r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softHyphen/>
          <w:t>щает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приведенный перечень: мимика, жест, улыбка, поза.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неречевое общение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ритуальные действия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межличностные отношения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совместная деятельность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Человек может передать свои чувства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только словами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исключительно с помощью речи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 только словами, но и движениями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 используя никаких средств общения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ситуация </w:t>
        </w:r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 связана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 общением?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Мама помахала рукой на прощание.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Девочки молча смотрели друг на друга.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Марина закрыла окно.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Влюбленные поцеловались.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ситуации речь идёт о неформальном общении?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Ученик взял билет и приготовился отвечать.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Жильцы дома обратились в управляющую компанию с просьбой проверить, как производится уборка подъез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дов.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Иван Иванович написал заявление в прокуратуру.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Бывшие одноклассники собрались на вечере встречи.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Общение — это форма отношения человека к окружающему миру.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процессе общения передаётся информация, а не чувства.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Общению нужно учиться.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речевом общении особую роль играет интонация.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Формальное общение всегда имеет негативный характер.</w:t>
        </w:r>
      </w:ins>
    </w:p>
    <w:p w:rsidR="00AA4824" w:rsidRPr="00AA4824" w:rsidRDefault="00AA4824" w:rsidP="00AA4824">
      <w:pPr>
        <w:shd w:val="clear" w:color="auto" w:fill="FFFFFF"/>
        <w:spacing w:after="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AA4824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AA4824" w:rsidRPr="00AA4824" w:rsidRDefault="00AA4824" w:rsidP="00AA4824">
      <w:pPr>
        <w:shd w:val="clear" w:color="auto" w:fill="FFFFFF"/>
        <w:spacing w:after="39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lastRenderedPageBreak/>
        <w:drawing>
          <wp:inline distT="0" distB="0" distL="0" distR="0">
            <wp:extent cx="3965575" cy="975995"/>
            <wp:effectExtent l="0" t="0" r="0" b="0"/>
            <wp:docPr id="1" name="Рисунок 1" descr="Тест по обществознанию Общение 2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обществознанию Общение 2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7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824" w:rsidRPr="00AA4824" w:rsidRDefault="00AA4824" w:rsidP="00AA4824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AA4824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Общение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A4824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8-неформальное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A4824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7-134</w:t>
        </w:r>
        <w:r w:rsidRPr="00AA4824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8-устное</w:t>
        </w:r>
      </w:ins>
    </w:p>
    <w:p w:rsidR="000C3188" w:rsidRDefault="000C3188">
      <w:bookmarkStart w:id="68" w:name="_GoBack"/>
      <w:bookmarkEnd w:id="68"/>
    </w:p>
    <w:sectPr w:rsidR="000C3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0C"/>
    <w:rsid w:val="000C3188"/>
    <w:rsid w:val="0042750C"/>
    <w:rsid w:val="00AA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4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48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4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48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A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4824"/>
    <w:rPr>
      <w:b/>
      <w:bCs/>
    </w:rPr>
  </w:style>
  <w:style w:type="character" w:customStyle="1" w:styleId="apple-converted-space">
    <w:name w:val="apple-converted-space"/>
    <w:basedOn w:val="a0"/>
    <w:rsid w:val="00AA4824"/>
  </w:style>
  <w:style w:type="paragraph" w:customStyle="1" w:styleId="sertxt">
    <w:name w:val="sertxt"/>
    <w:basedOn w:val="a"/>
    <w:rsid w:val="00AA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8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A4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48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4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48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A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A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4824"/>
    <w:rPr>
      <w:b/>
      <w:bCs/>
    </w:rPr>
  </w:style>
  <w:style w:type="character" w:customStyle="1" w:styleId="apple-converted-space">
    <w:name w:val="apple-converted-space"/>
    <w:basedOn w:val="a0"/>
    <w:rsid w:val="00AA4824"/>
  </w:style>
  <w:style w:type="paragraph" w:customStyle="1" w:styleId="sertxt">
    <w:name w:val="sertxt"/>
    <w:basedOn w:val="a"/>
    <w:rsid w:val="00AA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4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1782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6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2019-02-07T06:53:00Z</dcterms:created>
  <dcterms:modified xsi:type="dcterms:W3CDTF">2019-02-07T06:53:00Z</dcterms:modified>
</cp:coreProperties>
</file>